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4488B5" w14:textId="14922E5C" w:rsidR="00734C9C" w:rsidRPr="00122245" w:rsidRDefault="00734C9C" w:rsidP="00122245">
      <w:pPr>
        <w:pStyle w:val="af6"/>
        <w:rPr>
          <w:rFonts w:eastAsia="Times New Roman"/>
          <w:lang w:val="en-US" w:eastAsia="fr-FR"/>
        </w:rPr>
        <w:sectPr w:rsidR="00734C9C" w:rsidRPr="00122245" w:rsidSect="00734C9C">
          <w:headerReference w:type="default" r:id="rId9"/>
          <w:footerReference w:type="default" r:id="rId10"/>
          <w:type w:val="continuous"/>
          <w:pgSz w:w="11906" w:h="16838"/>
          <w:pgMar w:top="993" w:right="1417" w:bottom="1417" w:left="1417" w:header="708" w:footer="708" w:gutter="0"/>
          <w:cols w:num="2" w:space="708"/>
          <w:docGrid w:linePitch="360"/>
        </w:sectPr>
      </w:pPr>
    </w:p>
    <w:p w14:paraId="09310D89" w14:textId="3E85FE22" w:rsidR="009B4CAA" w:rsidRPr="00F270DE" w:rsidRDefault="00F270DE" w:rsidP="00F270DE">
      <w:pPr>
        <w:tabs>
          <w:tab w:val="left" w:pos="7200"/>
        </w:tabs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270D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</w:p>
    <w:p w14:paraId="532DD012" w14:textId="3D455AB8" w:rsidR="00F270DE" w:rsidRPr="00F270DE" w:rsidRDefault="00F270DE" w:rsidP="00F270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70DE">
        <w:rPr>
          <w:rFonts w:ascii="Times New Roman" w:hAnsi="Times New Roman" w:cs="Times New Roman"/>
          <w:b/>
          <w:sz w:val="24"/>
          <w:szCs w:val="24"/>
        </w:rPr>
        <w:t>ДЕКЛАРАЦИЯ</w:t>
      </w:r>
      <w:r w:rsidR="00427603">
        <w:rPr>
          <w:rStyle w:val="af1"/>
          <w:rFonts w:ascii="Times New Roman" w:hAnsi="Times New Roman" w:cs="Times New Roman"/>
          <w:b/>
          <w:sz w:val="24"/>
          <w:szCs w:val="24"/>
        </w:rPr>
        <w:footnoteReference w:id="1"/>
      </w:r>
    </w:p>
    <w:p w14:paraId="09F73E25" w14:textId="5AD5F044" w:rsidR="00C86D59" w:rsidRDefault="00F270DE" w:rsidP="00F270DE">
      <w:pPr>
        <w:tabs>
          <w:tab w:val="left" w:pos="720"/>
        </w:tabs>
        <w:spacing w:after="0"/>
        <w:jc w:val="both"/>
        <w:rPr>
          <w:ins w:id="1" w:author="Irina Simeonska" w:date="2018-06-18T15:02:00Z"/>
          <w:rFonts w:ascii="Times New Roman" w:hAnsi="Times New Roman" w:cs="Times New Roman"/>
          <w:sz w:val="24"/>
          <w:szCs w:val="24"/>
        </w:rPr>
      </w:pPr>
      <w:r w:rsidRPr="00F270DE">
        <w:rPr>
          <w:rFonts w:ascii="Times New Roman" w:hAnsi="Times New Roman" w:cs="Times New Roman"/>
          <w:sz w:val="24"/>
          <w:szCs w:val="24"/>
        </w:rPr>
        <w:t xml:space="preserve">Долуподписаният/ата .................................................................................................., </w:t>
      </w:r>
    </w:p>
    <w:p w14:paraId="5C6F52D1" w14:textId="024D2A10" w:rsidR="00C86D59" w:rsidRPr="00C86D59" w:rsidRDefault="00C86D59" w:rsidP="00F270DE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(три имена)</w:t>
      </w:r>
    </w:p>
    <w:p w14:paraId="11257A7F" w14:textId="54217DAA" w:rsidR="00F270DE" w:rsidRPr="00F270DE" w:rsidRDefault="00F270DE" w:rsidP="00F270DE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70DE">
        <w:rPr>
          <w:rFonts w:ascii="Times New Roman" w:hAnsi="Times New Roman" w:cs="Times New Roman"/>
          <w:sz w:val="24"/>
          <w:szCs w:val="24"/>
        </w:rPr>
        <w:t>..............................................................</w:t>
      </w:r>
      <w:r w:rsidR="0065513A">
        <w:rPr>
          <w:rFonts w:ascii="Times New Roman" w:hAnsi="Times New Roman" w:cs="Times New Roman"/>
          <w:sz w:val="24"/>
          <w:szCs w:val="24"/>
        </w:rPr>
        <w:t>........................................................</w:t>
      </w:r>
      <w:r w:rsidRPr="00F270DE">
        <w:rPr>
          <w:rFonts w:ascii="Times New Roman" w:hAnsi="Times New Roman" w:cs="Times New Roman"/>
          <w:sz w:val="24"/>
          <w:szCs w:val="24"/>
        </w:rPr>
        <w:t>, представляващ</w:t>
      </w:r>
    </w:p>
    <w:p w14:paraId="65D92789" w14:textId="64D700CC" w:rsidR="00F270DE" w:rsidRPr="00F270DE" w:rsidRDefault="00F270DE" w:rsidP="00F270DE">
      <w:pPr>
        <w:tabs>
          <w:tab w:val="left" w:pos="720"/>
          <w:tab w:val="left" w:pos="45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70DE">
        <w:rPr>
          <w:rFonts w:ascii="Times New Roman" w:hAnsi="Times New Roman" w:cs="Times New Roman"/>
          <w:sz w:val="24"/>
          <w:szCs w:val="24"/>
        </w:rPr>
        <w:tab/>
      </w:r>
      <w:r w:rsidR="0065513A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F270DE">
        <w:rPr>
          <w:rFonts w:ascii="Times New Roman" w:hAnsi="Times New Roman" w:cs="Times New Roman"/>
          <w:sz w:val="24"/>
          <w:szCs w:val="24"/>
        </w:rPr>
        <w:t xml:space="preserve">(длъжност) </w:t>
      </w:r>
    </w:p>
    <w:p w14:paraId="56CEA4F6" w14:textId="77777777" w:rsidR="00F270DE" w:rsidRPr="00F270DE" w:rsidRDefault="00F270DE" w:rsidP="00F270DE">
      <w:pPr>
        <w:tabs>
          <w:tab w:val="left" w:pos="720"/>
          <w:tab w:val="left" w:pos="39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70D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..................................................................................................................................................,</w:t>
      </w:r>
    </w:p>
    <w:p w14:paraId="509B4450" w14:textId="77777777" w:rsidR="00F270DE" w:rsidRPr="00F270DE" w:rsidRDefault="00F270DE" w:rsidP="00F270DE">
      <w:pPr>
        <w:tabs>
          <w:tab w:val="left" w:pos="720"/>
          <w:tab w:val="left" w:pos="396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270DE">
        <w:rPr>
          <w:rFonts w:ascii="Times New Roman" w:hAnsi="Times New Roman" w:cs="Times New Roman"/>
          <w:sz w:val="24"/>
          <w:szCs w:val="24"/>
        </w:rPr>
        <w:t>(наименование на кандидата/партньора)</w:t>
      </w:r>
    </w:p>
    <w:p w14:paraId="6F988DD2" w14:textId="77777777" w:rsidR="00F270DE" w:rsidRPr="00F270DE" w:rsidRDefault="00F270DE" w:rsidP="00F270DE">
      <w:pPr>
        <w:tabs>
          <w:tab w:val="left" w:pos="720"/>
          <w:tab w:val="left" w:pos="396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A85AC8C" w14:textId="3B2EF6CF" w:rsidR="00F270DE" w:rsidRPr="00C86D59" w:rsidRDefault="00F270DE" w:rsidP="00F270DE">
      <w:pPr>
        <w:tabs>
          <w:tab w:val="left" w:pos="720"/>
          <w:tab w:val="left" w:pos="39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70DE">
        <w:rPr>
          <w:rFonts w:ascii="Times New Roman" w:hAnsi="Times New Roman" w:cs="Times New Roman"/>
          <w:sz w:val="24"/>
          <w:szCs w:val="24"/>
        </w:rPr>
        <w:t xml:space="preserve">с ЕИК/БУЛСТАТ ..............................................., на основание чл. 26, ал. 2 </w:t>
      </w:r>
      <w:r w:rsidR="00C86D59">
        <w:rPr>
          <w:rFonts w:ascii="Times New Roman" w:hAnsi="Times New Roman" w:cs="Times New Roman"/>
          <w:sz w:val="24"/>
          <w:szCs w:val="24"/>
        </w:rPr>
        <w:t xml:space="preserve">и чл. 27, ал. 5 </w:t>
      </w:r>
      <w:r w:rsidRPr="00F270DE">
        <w:rPr>
          <w:rFonts w:ascii="Times New Roman" w:hAnsi="Times New Roman" w:cs="Times New Roman"/>
          <w:sz w:val="24"/>
          <w:szCs w:val="24"/>
        </w:rPr>
        <w:t>от Закона за статистиката</w:t>
      </w:r>
      <w:r w:rsidR="00C86D59">
        <w:rPr>
          <w:rFonts w:ascii="Times New Roman" w:hAnsi="Times New Roman" w:cs="Times New Roman"/>
          <w:sz w:val="24"/>
          <w:szCs w:val="24"/>
        </w:rPr>
        <w:t>, чл. 5, ал. 2 от Закона за ограничаване на административното регулиране и административния контрол върху стопанската дейност</w:t>
      </w:r>
      <w:r w:rsidRPr="00F270DE">
        <w:rPr>
          <w:rFonts w:ascii="Times New Roman" w:hAnsi="Times New Roman" w:cs="Times New Roman"/>
          <w:sz w:val="24"/>
          <w:szCs w:val="24"/>
        </w:rPr>
        <w:t xml:space="preserve"> и чл. 20, § 2 </w:t>
      </w:r>
      <w:r w:rsidR="00C86D59">
        <w:rPr>
          <w:rFonts w:ascii="Times New Roman" w:hAnsi="Times New Roman" w:cs="Times New Roman"/>
          <w:sz w:val="24"/>
          <w:szCs w:val="24"/>
        </w:rPr>
        <w:t xml:space="preserve">и 3 </w:t>
      </w:r>
      <w:r w:rsidRPr="00F270DE">
        <w:rPr>
          <w:rFonts w:ascii="Times New Roman" w:hAnsi="Times New Roman" w:cs="Times New Roman"/>
          <w:sz w:val="24"/>
          <w:szCs w:val="24"/>
        </w:rPr>
        <w:t>от Регламент (ЕО) № 223/2009 на Европейския парламент и на Съвета от 11.03.2009 г. относно европейската статистика</w:t>
      </w:r>
      <w:r w:rsidR="00C86D59">
        <w:rPr>
          <w:rFonts w:ascii="Times New Roman" w:hAnsi="Times New Roman" w:cs="Times New Roman"/>
          <w:sz w:val="24"/>
          <w:szCs w:val="24"/>
        </w:rPr>
        <w:t xml:space="preserve"> и за отмяна на Регламент (ЕО, </w:t>
      </w:r>
      <w:proofErr w:type="spellStart"/>
      <w:r w:rsidR="00C86D59">
        <w:rPr>
          <w:rFonts w:ascii="Times New Roman" w:hAnsi="Times New Roman" w:cs="Times New Roman"/>
          <w:sz w:val="24"/>
          <w:szCs w:val="24"/>
        </w:rPr>
        <w:t>Евратом</w:t>
      </w:r>
      <w:proofErr w:type="spellEnd"/>
      <w:r w:rsidR="00C86D59">
        <w:rPr>
          <w:rFonts w:ascii="Times New Roman" w:hAnsi="Times New Roman" w:cs="Times New Roman"/>
          <w:sz w:val="24"/>
          <w:szCs w:val="24"/>
        </w:rPr>
        <w:t xml:space="preserve">) № 1101/2008 за предоставянето на поверителна статистическа информация на Статистическата служба на Европейските общности, на Регламент (ЕО) № 322/97 на Съвета относно статистиката на Общността и на Решение 89/382/ЕИО, </w:t>
      </w:r>
      <w:proofErr w:type="spellStart"/>
      <w:r w:rsidR="00C86D59">
        <w:rPr>
          <w:rFonts w:ascii="Times New Roman" w:hAnsi="Times New Roman" w:cs="Times New Roman"/>
          <w:sz w:val="24"/>
          <w:szCs w:val="24"/>
        </w:rPr>
        <w:t>Евратом</w:t>
      </w:r>
      <w:proofErr w:type="spellEnd"/>
      <w:r w:rsidR="00C86D59">
        <w:rPr>
          <w:rFonts w:ascii="Times New Roman" w:hAnsi="Times New Roman" w:cs="Times New Roman"/>
          <w:sz w:val="24"/>
          <w:szCs w:val="24"/>
        </w:rPr>
        <w:t xml:space="preserve"> на Съвета за създаване на Статистически програмен комитет на Европейските общности (</w:t>
      </w:r>
      <w:r w:rsidR="00C86D59">
        <w:rPr>
          <w:rFonts w:ascii="Times New Roman" w:hAnsi="Times New Roman" w:cs="Times New Roman"/>
          <w:sz w:val="24"/>
          <w:szCs w:val="24"/>
          <w:lang w:val="en-US"/>
        </w:rPr>
        <w:t>OB L</w:t>
      </w:r>
      <w:r w:rsidR="00C86D59">
        <w:rPr>
          <w:rFonts w:ascii="Times New Roman" w:hAnsi="Times New Roman" w:cs="Times New Roman"/>
          <w:sz w:val="24"/>
          <w:szCs w:val="24"/>
        </w:rPr>
        <w:t xml:space="preserve"> 087, 31.3.2009 г., стр. 164)</w:t>
      </w:r>
    </w:p>
    <w:p w14:paraId="0539490F" w14:textId="77777777" w:rsidR="00F270DE" w:rsidRPr="00F270DE" w:rsidRDefault="00F270DE" w:rsidP="00F270DE">
      <w:pPr>
        <w:tabs>
          <w:tab w:val="left" w:pos="72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270DE">
        <w:rPr>
          <w:rFonts w:ascii="Times New Roman" w:hAnsi="Times New Roman" w:cs="Times New Roman"/>
          <w:b/>
          <w:sz w:val="24"/>
          <w:szCs w:val="24"/>
        </w:rPr>
        <w:t>декларирам, че</w:t>
      </w:r>
    </w:p>
    <w:p w14:paraId="3F779AE6" w14:textId="78767FB6" w:rsidR="00C86D59" w:rsidRPr="00427603" w:rsidRDefault="00F270DE" w:rsidP="00427603">
      <w:pPr>
        <w:pStyle w:val="ae"/>
        <w:numPr>
          <w:ilvl w:val="0"/>
          <w:numId w:val="22"/>
        </w:numPr>
        <w:tabs>
          <w:tab w:val="left" w:pos="0"/>
        </w:tabs>
        <w:spacing w:before="120" w:after="12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27603">
        <w:rPr>
          <w:rFonts w:ascii="Times New Roman" w:hAnsi="Times New Roman" w:cs="Times New Roman"/>
          <w:sz w:val="24"/>
          <w:szCs w:val="24"/>
        </w:rPr>
        <w:t>съм съгласен/а</w:t>
      </w:r>
      <w:r w:rsidR="00C86D59" w:rsidRPr="00427603">
        <w:rPr>
          <w:rFonts w:ascii="Times New Roman" w:hAnsi="Times New Roman" w:cs="Times New Roman"/>
          <w:sz w:val="24"/>
          <w:szCs w:val="24"/>
        </w:rPr>
        <w:t>:</w:t>
      </w:r>
    </w:p>
    <w:p w14:paraId="65529617" w14:textId="5C51415B" w:rsidR="00C86D59" w:rsidRDefault="00C86D59" w:rsidP="00427603">
      <w:pPr>
        <w:pStyle w:val="ae"/>
        <w:numPr>
          <w:ilvl w:val="0"/>
          <w:numId w:val="21"/>
        </w:numPr>
        <w:tabs>
          <w:tab w:val="left" w:pos="851"/>
        </w:tabs>
        <w:spacing w:before="120" w:after="12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86D59">
        <w:rPr>
          <w:rFonts w:ascii="Times New Roman" w:hAnsi="Times New Roman" w:cs="Times New Roman"/>
          <w:sz w:val="24"/>
          <w:szCs w:val="24"/>
        </w:rPr>
        <w:t>данните от годишните отчети за дейността и данните относно кодовете на икономическа дейност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6D59">
        <w:rPr>
          <w:rFonts w:ascii="Times New Roman" w:hAnsi="Times New Roman" w:cs="Times New Roman"/>
          <w:sz w:val="24"/>
          <w:szCs w:val="24"/>
        </w:rPr>
        <w:t>на представляваното от мен предприятие, да бъдат предоставени от Националния статистически институт</w:t>
      </w:r>
      <w:r>
        <w:rPr>
          <w:rFonts w:ascii="Times New Roman" w:hAnsi="Times New Roman" w:cs="Times New Roman"/>
          <w:sz w:val="24"/>
          <w:szCs w:val="24"/>
        </w:rPr>
        <w:t xml:space="preserve"> (НСИ) на Управляващия орган на Оперативна програма „Развитие на човешките ресурси“ 2014-2020 във връзка с дейностите по извършване на оценка на проектни предложения, договаряне и мониторинг на сключените договори, както и за целите на измерване и отчитане на резултатите от изпълнението и контрола по изпълнението </w:t>
      </w:r>
      <w:r w:rsidR="00427603">
        <w:rPr>
          <w:rFonts w:ascii="Times New Roman" w:hAnsi="Times New Roman" w:cs="Times New Roman"/>
          <w:sz w:val="24"/>
          <w:szCs w:val="24"/>
        </w:rPr>
        <w:t>на Оперативната програма за периода до приключването й;</w:t>
      </w:r>
    </w:p>
    <w:p w14:paraId="3445175A" w14:textId="71605579" w:rsidR="00427603" w:rsidRDefault="00427603" w:rsidP="00427603">
      <w:pPr>
        <w:pStyle w:val="ae"/>
        <w:numPr>
          <w:ilvl w:val="0"/>
          <w:numId w:val="21"/>
        </w:numPr>
        <w:tabs>
          <w:tab w:val="left" w:pos="851"/>
        </w:tabs>
        <w:spacing w:before="120" w:after="12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предоставените от НСИ данни да бъдат разпространявани/публикувани в докладите за изпълнение на Програмата.</w:t>
      </w:r>
    </w:p>
    <w:p w14:paraId="17BBE916" w14:textId="7302ED9C" w:rsidR="00427603" w:rsidRPr="00427603" w:rsidRDefault="00427603" w:rsidP="00427603">
      <w:pPr>
        <w:pStyle w:val="ae"/>
        <w:numPr>
          <w:ilvl w:val="0"/>
          <w:numId w:val="22"/>
        </w:numPr>
        <w:tabs>
          <w:tab w:val="left" w:pos="0"/>
        </w:tabs>
        <w:spacing w:before="120" w:after="12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603">
        <w:rPr>
          <w:rFonts w:ascii="Times New Roman" w:hAnsi="Times New Roman" w:cs="Times New Roman"/>
          <w:sz w:val="24"/>
          <w:szCs w:val="24"/>
        </w:rPr>
        <w:t xml:space="preserve">Информацията, съдържаща се в проектното предложение, съответства на данните, подадени от представляваното от мен предприятие пред НСИ като </w:t>
      </w:r>
      <w:r w:rsidRPr="00427603">
        <w:rPr>
          <w:rFonts w:ascii="Times New Roman" w:hAnsi="Times New Roman" w:cs="Times New Roman"/>
          <w:sz w:val="24"/>
          <w:szCs w:val="24"/>
        </w:rPr>
        <w:lastRenderedPageBreak/>
        <w:t>несъответствие се допуска единствено в случай на извършена служебна корекция от страна на НСИ.</w:t>
      </w:r>
    </w:p>
    <w:p w14:paraId="2302E751" w14:textId="6018F145" w:rsidR="00427603" w:rsidRPr="00427603" w:rsidRDefault="00427603" w:rsidP="0042760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7603">
        <w:rPr>
          <w:rFonts w:ascii="Times New Roman" w:hAnsi="Times New Roman" w:cs="Times New Roman"/>
          <w:b/>
          <w:sz w:val="24"/>
          <w:szCs w:val="24"/>
        </w:rPr>
        <w:t>Известна ми е наказателната отговорност, която нося по чл. 313 от НК за деклариране на неверни данни.</w:t>
      </w:r>
    </w:p>
    <w:p w14:paraId="04060824" w14:textId="77777777" w:rsidR="002B496E" w:rsidRDefault="002B496E" w:rsidP="00F270DE">
      <w:pPr>
        <w:tabs>
          <w:tab w:val="left" w:pos="50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6D25946" w14:textId="77777777" w:rsidR="002B496E" w:rsidRDefault="002B496E" w:rsidP="00F270DE">
      <w:pPr>
        <w:tabs>
          <w:tab w:val="left" w:pos="50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7617D33" w14:textId="67FED8DC" w:rsidR="00F270DE" w:rsidRPr="00F270DE" w:rsidRDefault="00F270DE" w:rsidP="00F270DE">
      <w:pPr>
        <w:tabs>
          <w:tab w:val="left" w:pos="504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70DE">
        <w:rPr>
          <w:rFonts w:ascii="Times New Roman" w:hAnsi="Times New Roman" w:cs="Times New Roman"/>
          <w:sz w:val="24"/>
          <w:szCs w:val="24"/>
        </w:rPr>
        <w:t>дата: ...........................</w:t>
      </w:r>
      <w:r w:rsidRPr="00F270DE">
        <w:rPr>
          <w:rFonts w:ascii="Times New Roman" w:hAnsi="Times New Roman" w:cs="Times New Roman"/>
          <w:b/>
          <w:sz w:val="24"/>
          <w:szCs w:val="24"/>
        </w:rPr>
        <w:tab/>
        <w:t xml:space="preserve">ДЕКЛАРАТОР: </w:t>
      </w:r>
      <w:r w:rsidRPr="00F270DE">
        <w:rPr>
          <w:rFonts w:ascii="Times New Roman" w:hAnsi="Times New Roman" w:cs="Times New Roman"/>
          <w:sz w:val="24"/>
          <w:szCs w:val="24"/>
        </w:rPr>
        <w:t>.................................</w:t>
      </w:r>
    </w:p>
    <w:p w14:paraId="5F8D84D5" w14:textId="77777777" w:rsidR="00F270DE" w:rsidRPr="00F270DE" w:rsidRDefault="00F270DE" w:rsidP="00F270DE">
      <w:pPr>
        <w:tabs>
          <w:tab w:val="left" w:pos="7200"/>
        </w:tabs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sectPr w:rsidR="00F270DE" w:rsidRPr="00F270DE" w:rsidSect="00734C9C">
      <w:headerReference w:type="default" r:id="rId11"/>
      <w:footerReference w:type="default" r:id="rId12"/>
      <w:type w:val="continuous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C347DF" w14:textId="77777777" w:rsidR="00167661" w:rsidRDefault="00167661" w:rsidP="0056023B">
      <w:pPr>
        <w:spacing w:after="0" w:line="240" w:lineRule="auto"/>
      </w:pPr>
      <w:r>
        <w:separator/>
      </w:r>
    </w:p>
  </w:endnote>
  <w:endnote w:type="continuationSeparator" w:id="0">
    <w:p w14:paraId="6CF779B2" w14:textId="77777777" w:rsidR="00167661" w:rsidRDefault="00167661" w:rsidP="005602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2699469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548DFA8" w14:textId="19C9CA16" w:rsidR="00EF71CA" w:rsidRDefault="00EF71CA" w:rsidP="00B94C19">
        <w:pPr>
          <w:pStyle w:val="af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A7CD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841253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705AFC8" w14:textId="2C262058" w:rsidR="00B94C19" w:rsidRDefault="00B94C19" w:rsidP="00B94C19">
        <w:pPr>
          <w:pStyle w:val="af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A7CD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4FD235" w14:textId="77777777" w:rsidR="00167661" w:rsidRDefault="00167661" w:rsidP="0056023B">
      <w:pPr>
        <w:spacing w:after="0" w:line="240" w:lineRule="auto"/>
      </w:pPr>
      <w:r>
        <w:separator/>
      </w:r>
    </w:p>
  </w:footnote>
  <w:footnote w:type="continuationSeparator" w:id="0">
    <w:p w14:paraId="43D81E03" w14:textId="77777777" w:rsidR="00167661" w:rsidRDefault="00167661" w:rsidP="0056023B">
      <w:pPr>
        <w:spacing w:after="0" w:line="240" w:lineRule="auto"/>
      </w:pPr>
      <w:r>
        <w:continuationSeparator/>
      </w:r>
    </w:p>
  </w:footnote>
  <w:footnote w:id="1">
    <w:p w14:paraId="28B60F79" w14:textId="2A0846B5" w:rsidR="00427603" w:rsidRPr="00427603" w:rsidRDefault="00427603" w:rsidP="00427603">
      <w:pPr>
        <w:pStyle w:val="af"/>
        <w:ind w:hanging="153"/>
        <w:jc w:val="both"/>
        <w:rPr>
          <w:lang w:val="bg-BG"/>
        </w:rPr>
      </w:pPr>
      <w:bookmarkStart w:id="0" w:name="_GoBack"/>
      <w:r>
        <w:rPr>
          <w:rStyle w:val="af1"/>
        </w:rPr>
        <w:footnoteRef/>
      </w:r>
      <w:r>
        <w:t xml:space="preserve"> </w:t>
      </w:r>
      <w:r>
        <w:rPr>
          <w:lang w:val="bg-BG"/>
        </w:rPr>
        <w:t>Попълва се и се подписва от лице с право да представлява кандидата/партньора. В случай, че кандидатът /партньорът се представлява само заедно от няколко лица, декларацията се попълва и подписва от всички представляващи лица.</w:t>
      </w:r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548898" w14:textId="77777777" w:rsidR="00122245" w:rsidRDefault="00122245" w:rsidP="00122245">
    <w:pPr>
      <w:pStyle w:val="af2"/>
      <w:rPr>
        <w:lang w:val="en-US"/>
      </w:rPr>
    </w:pPr>
  </w:p>
  <w:p w14:paraId="4B091A84" w14:textId="77777777" w:rsidR="00122245" w:rsidRDefault="00122245" w:rsidP="00122245">
    <w:pPr>
      <w:pStyle w:val="af2"/>
      <w:pBdr>
        <w:bottom w:val="double" w:sz="4" w:space="1" w:color="auto"/>
      </w:pBdr>
      <w:jc w:val="center"/>
      <w:rPr>
        <w:b/>
        <w:sz w:val="18"/>
        <w:szCs w:val="18"/>
      </w:rPr>
    </w:pPr>
    <w:r>
      <w:rPr>
        <w:noProof/>
        <w:lang w:eastAsia="bg-BG"/>
      </w:rPr>
      <w:drawing>
        <wp:anchor distT="0" distB="0" distL="114300" distR="114300" simplePos="0" relativeHeight="251660288" behindDoc="0" locked="0" layoutInCell="1" allowOverlap="1" wp14:anchorId="622245C0" wp14:editId="57DAC3C5">
          <wp:simplePos x="0" y="0"/>
          <wp:positionH relativeFrom="column">
            <wp:posOffset>138023</wp:posOffset>
          </wp:positionH>
          <wp:positionV relativeFrom="paragraph">
            <wp:posOffset>74522</wp:posOffset>
          </wp:positionV>
          <wp:extent cx="1002665" cy="1046480"/>
          <wp:effectExtent l="0" t="0" r="0" b="0"/>
          <wp:wrapNone/>
          <wp:docPr id="1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092"/>
                  <a:stretch>
                    <a:fillRect/>
                  </a:stretch>
                </pic:blipFill>
                <pic:spPr bwMode="auto">
                  <a:xfrm>
                    <a:off x="0" y="0"/>
                    <a:ext cx="1002665" cy="1046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bg-BG"/>
      </w:rPr>
      <w:drawing>
        <wp:anchor distT="0" distB="0" distL="114300" distR="114300" simplePos="0" relativeHeight="251659264" behindDoc="0" locked="0" layoutInCell="1" allowOverlap="1" wp14:anchorId="7E95416B" wp14:editId="3EFB9271">
          <wp:simplePos x="0" y="0"/>
          <wp:positionH relativeFrom="column">
            <wp:posOffset>4873925</wp:posOffset>
          </wp:positionH>
          <wp:positionV relativeFrom="paragraph">
            <wp:posOffset>70557</wp:posOffset>
          </wp:positionV>
          <wp:extent cx="1010920" cy="871220"/>
          <wp:effectExtent l="0" t="0" r="0" b="508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0920" cy="871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74B17FD" w14:textId="77777777" w:rsidR="00122245" w:rsidRDefault="00122245" w:rsidP="00122245">
    <w:pPr>
      <w:pStyle w:val="af2"/>
      <w:pBdr>
        <w:bottom w:val="double" w:sz="4" w:space="1" w:color="auto"/>
      </w:pBdr>
      <w:jc w:val="center"/>
      <w:rPr>
        <w:b/>
        <w:sz w:val="18"/>
        <w:szCs w:val="18"/>
      </w:rPr>
    </w:pPr>
  </w:p>
  <w:p w14:paraId="56E41D2D" w14:textId="77777777" w:rsidR="00122245" w:rsidRDefault="00122245" w:rsidP="00122245">
    <w:pPr>
      <w:pStyle w:val="af2"/>
      <w:pBdr>
        <w:bottom w:val="double" w:sz="4" w:space="1" w:color="auto"/>
      </w:pBdr>
      <w:jc w:val="center"/>
      <w:rPr>
        <w:b/>
        <w:sz w:val="18"/>
        <w:szCs w:val="18"/>
      </w:rPr>
    </w:pPr>
  </w:p>
  <w:p w14:paraId="08402024" w14:textId="77777777" w:rsidR="00122245" w:rsidRDefault="00122245" w:rsidP="00122245">
    <w:pPr>
      <w:pStyle w:val="af2"/>
      <w:pBdr>
        <w:bottom w:val="double" w:sz="4" w:space="1" w:color="auto"/>
      </w:pBdr>
      <w:jc w:val="center"/>
      <w:rPr>
        <w:b/>
        <w:sz w:val="18"/>
        <w:szCs w:val="18"/>
      </w:rPr>
    </w:pPr>
  </w:p>
  <w:p w14:paraId="1F1DC1EC" w14:textId="77777777" w:rsidR="00122245" w:rsidRDefault="00122245" w:rsidP="00122245">
    <w:pPr>
      <w:pStyle w:val="af2"/>
      <w:pBdr>
        <w:bottom w:val="double" w:sz="4" w:space="1" w:color="auto"/>
      </w:pBdr>
      <w:jc w:val="center"/>
      <w:rPr>
        <w:b/>
        <w:sz w:val="18"/>
        <w:szCs w:val="18"/>
      </w:rPr>
    </w:pPr>
    <w:r>
      <w:rPr>
        <w:b/>
        <w:sz w:val="18"/>
        <w:szCs w:val="18"/>
      </w:rPr>
      <w:t>МИГ - Община Марица</w:t>
    </w:r>
  </w:p>
  <w:p w14:paraId="53A54117" w14:textId="77777777" w:rsidR="00122245" w:rsidRDefault="00122245" w:rsidP="00122245">
    <w:pPr>
      <w:pStyle w:val="af2"/>
      <w:pBdr>
        <w:bottom w:val="double" w:sz="4" w:space="1" w:color="auto"/>
      </w:pBdr>
      <w:jc w:val="center"/>
      <w:rPr>
        <w:b/>
        <w:sz w:val="18"/>
        <w:szCs w:val="18"/>
      </w:rPr>
    </w:pPr>
  </w:p>
  <w:p w14:paraId="05BEFEB4" w14:textId="77777777" w:rsidR="00122245" w:rsidRDefault="00122245" w:rsidP="00122245">
    <w:pPr>
      <w:pStyle w:val="af2"/>
      <w:pBdr>
        <w:bottom w:val="double" w:sz="4" w:space="1" w:color="auto"/>
      </w:pBdr>
      <w:jc w:val="center"/>
      <w:rPr>
        <w:b/>
        <w:sz w:val="18"/>
        <w:szCs w:val="18"/>
      </w:rPr>
    </w:pPr>
  </w:p>
  <w:p w14:paraId="0B3DEFB9" w14:textId="77777777" w:rsidR="00122245" w:rsidRPr="001C5458" w:rsidRDefault="00122245" w:rsidP="00122245">
    <w:pPr>
      <w:pStyle w:val="af2"/>
      <w:pBdr>
        <w:bottom w:val="double" w:sz="4" w:space="1" w:color="auto"/>
      </w:pBdr>
      <w:jc w:val="center"/>
      <w:rPr>
        <w:b/>
        <w:sz w:val="18"/>
        <w:szCs w:val="18"/>
      </w:rPr>
    </w:pPr>
  </w:p>
  <w:p w14:paraId="3B9E1C03" w14:textId="77777777" w:rsidR="006E77EB" w:rsidRPr="00122245" w:rsidRDefault="006E77EB" w:rsidP="00122245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1573A3" w14:textId="77777777" w:rsidR="00B94C19" w:rsidRDefault="00B94C19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675B2"/>
    <w:multiLevelType w:val="hybridMultilevel"/>
    <w:tmpl w:val="00F648C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2E52FE"/>
    <w:multiLevelType w:val="hybridMultilevel"/>
    <w:tmpl w:val="39AE1386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33C2174"/>
    <w:multiLevelType w:val="hybridMultilevel"/>
    <w:tmpl w:val="CF326016"/>
    <w:lvl w:ilvl="0" w:tplc="8B1E79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8E3600"/>
    <w:multiLevelType w:val="hybridMultilevel"/>
    <w:tmpl w:val="BB0E860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4C52FB"/>
    <w:multiLevelType w:val="hybridMultilevel"/>
    <w:tmpl w:val="F7C4C6E6"/>
    <w:lvl w:ilvl="0" w:tplc="24C06732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30A7C05"/>
    <w:multiLevelType w:val="hybridMultilevel"/>
    <w:tmpl w:val="3A94BEE6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50F795E"/>
    <w:multiLevelType w:val="hybridMultilevel"/>
    <w:tmpl w:val="A1829C82"/>
    <w:lvl w:ilvl="0" w:tplc="04020001">
      <w:start w:val="1"/>
      <w:numFmt w:val="bullet"/>
      <w:lvlText w:val=""/>
      <w:lvlJc w:val="left"/>
      <w:pPr>
        <w:ind w:left="129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7">
    <w:nsid w:val="29CB0368"/>
    <w:multiLevelType w:val="hybridMultilevel"/>
    <w:tmpl w:val="A202A298"/>
    <w:lvl w:ilvl="0" w:tplc="446C7642">
      <w:start w:val="5"/>
      <w:numFmt w:val="bullet"/>
      <w:lvlText w:val="-"/>
      <w:lvlJc w:val="left"/>
      <w:pPr>
        <w:tabs>
          <w:tab w:val="num" w:pos="1247"/>
        </w:tabs>
        <w:ind w:left="1247" w:hanging="396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8">
    <w:nsid w:val="358E37AA"/>
    <w:multiLevelType w:val="hybridMultilevel"/>
    <w:tmpl w:val="B23C4834"/>
    <w:lvl w:ilvl="0" w:tplc="A038FA2A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A853D2A"/>
    <w:multiLevelType w:val="hybridMultilevel"/>
    <w:tmpl w:val="8F82159C"/>
    <w:lvl w:ilvl="0" w:tplc="0402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">
    <w:nsid w:val="4C935E97"/>
    <w:multiLevelType w:val="hybridMultilevel"/>
    <w:tmpl w:val="F5EA9FBA"/>
    <w:lvl w:ilvl="0" w:tplc="F0D0F56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00C3478"/>
    <w:multiLevelType w:val="hybridMultilevel"/>
    <w:tmpl w:val="16E4802C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1724D32"/>
    <w:multiLevelType w:val="hybridMultilevel"/>
    <w:tmpl w:val="73727DCE"/>
    <w:lvl w:ilvl="0" w:tplc="0402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3">
    <w:nsid w:val="5E74510D"/>
    <w:multiLevelType w:val="hybridMultilevel"/>
    <w:tmpl w:val="60B2073C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0EA29F1"/>
    <w:multiLevelType w:val="hybridMultilevel"/>
    <w:tmpl w:val="5DAAE04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674E39"/>
    <w:multiLevelType w:val="multilevel"/>
    <w:tmpl w:val="0F70B7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b w:val="0"/>
        <w:i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b/>
      </w:rPr>
    </w:lvl>
  </w:abstractNum>
  <w:abstractNum w:abstractNumId="16">
    <w:nsid w:val="63B142EE"/>
    <w:multiLevelType w:val="hybridMultilevel"/>
    <w:tmpl w:val="BAE8D2B6"/>
    <w:lvl w:ilvl="0" w:tplc="76C8538C">
      <w:start w:val="5"/>
      <w:numFmt w:val="bullet"/>
      <w:lvlText w:val="-"/>
      <w:lvlJc w:val="left"/>
      <w:pPr>
        <w:tabs>
          <w:tab w:val="num" w:pos="1247"/>
        </w:tabs>
        <w:ind w:left="1247" w:hanging="283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84738E4"/>
    <w:multiLevelType w:val="hybridMultilevel"/>
    <w:tmpl w:val="4C18CD5E"/>
    <w:lvl w:ilvl="0" w:tplc="6F64D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A271B0F"/>
    <w:multiLevelType w:val="hybridMultilevel"/>
    <w:tmpl w:val="B9849596"/>
    <w:lvl w:ilvl="0" w:tplc="21ECC694">
      <w:start w:val="2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>
    <w:nsid w:val="6EDD63FD"/>
    <w:multiLevelType w:val="hybridMultilevel"/>
    <w:tmpl w:val="7C1CBD0A"/>
    <w:lvl w:ilvl="0" w:tplc="0402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>
    <w:nsid w:val="70122257"/>
    <w:multiLevelType w:val="hybridMultilevel"/>
    <w:tmpl w:val="2F7866E0"/>
    <w:lvl w:ilvl="0" w:tplc="21ECC694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7F176403"/>
    <w:multiLevelType w:val="multilevel"/>
    <w:tmpl w:val="44E68F5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>
    <w:abstractNumId w:val="17"/>
  </w:num>
  <w:num w:numId="2">
    <w:abstractNumId w:val="1"/>
  </w:num>
  <w:num w:numId="3">
    <w:abstractNumId w:val="15"/>
  </w:num>
  <w:num w:numId="4">
    <w:abstractNumId w:val="18"/>
  </w:num>
  <w:num w:numId="5">
    <w:abstractNumId w:val="21"/>
  </w:num>
  <w:num w:numId="6">
    <w:abstractNumId w:val="10"/>
  </w:num>
  <w:num w:numId="7">
    <w:abstractNumId w:val="4"/>
  </w:num>
  <w:num w:numId="8">
    <w:abstractNumId w:val="12"/>
  </w:num>
  <w:num w:numId="9">
    <w:abstractNumId w:val="9"/>
  </w:num>
  <w:num w:numId="10">
    <w:abstractNumId w:val="6"/>
  </w:num>
  <w:num w:numId="11">
    <w:abstractNumId w:val="5"/>
  </w:num>
  <w:num w:numId="12">
    <w:abstractNumId w:val="11"/>
  </w:num>
  <w:num w:numId="13">
    <w:abstractNumId w:val="20"/>
  </w:num>
  <w:num w:numId="14">
    <w:abstractNumId w:val="0"/>
  </w:num>
  <w:num w:numId="15">
    <w:abstractNumId w:val="16"/>
  </w:num>
  <w:num w:numId="16">
    <w:abstractNumId w:val="7"/>
  </w:num>
  <w:num w:numId="17">
    <w:abstractNumId w:val="13"/>
  </w:num>
  <w:num w:numId="18">
    <w:abstractNumId w:val="14"/>
  </w:num>
  <w:num w:numId="19">
    <w:abstractNumId w:val="19"/>
  </w:num>
  <w:num w:numId="20">
    <w:abstractNumId w:val="2"/>
  </w:num>
  <w:num w:numId="21">
    <w:abstractNumId w:val="8"/>
  </w:num>
  <w:num w:numId="22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Irina Simeonska">
    <w15:presenceInfo w15:providerId="AD" w15:userId="S-1-5-21-1957994488-823518204-682003330-198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26E"/>
    <w:rsid w:val="00005AF7"/>
    <w:rsid w:val="0003702D"/>
    <w:rsid w:val="00046B1F"/>
    <w:rsid w:val="00047044"/>
    <w:rsid w:val="000521FB"/>
    <w:rsid w:val="0005322C"/>
    <w:rsid w:val="0005368C"/>
    <w:rsid w:val="00056E27"/>
    <w:rsid w:val="0006505F"/>
    <w:rsid w:val="00067BD1"/>
    <w:rsid w:val="00082379"/>
    <w:rsid w:val="00083FDC"/>
    <w:rsid w:val="000A6623"/>
    <w:rsid w:val="000B0FAB"/>
    <w:rsid w:val="000B6322"/>
    <w:rsid w:val="000B723D"/>
    <w:rsid w:val="000C4E97"/>
    <w:rsid w:val="000C5859"/>
    <w:rsid w:val="000C608A"/>
    <w:rsid w:val="000D5187"/>
    <w:rsid w:val="000E1842"/>
    <w:rsid w:val="000E2CDB"/>
    <w:rsid w:val="000E372C"/>
    <w:rsid w:val="000F6CE0"/>
    <w:rsid w:val="00104BA1"/>
    <w:rsid w:val="00107F0D"/>
    <w:rsid w:val="00111FBA"/>
    <w:rsid w:val="0011469D"/>
    <w:rsid w:val="0012034B"/>
    <w:rsid w:val="00122245"/>
    <w:rsid w:val="00123C46"/>
    <w:rsid w:val="00123E22"/>
    <w:rsid w:val="00125738"/>
    <w:rsid w:val="00131CD0"/>
    <w:rsid w:val="00142C40"/>
    <w:rsid w:val="001455CE"/>
    <w:rsid w:val="00150EA2"/>
    <w:rsid w:val="00152261"/>
    <w:rsid w:val="00162EAC"/>
    <w:rsid w:val="00167661"/>
    <w:rsid w:val="001676E7"/>
    <w:rsid w:val="00170486"/>
    <w:rsid w:val="00172D04"/>
    <w:rsid w:val="001751BB"/>
    <w:rsid w:val="0017531C"/>
    <w:rsid w:val="001819C6"/>
    <w:rsid w:val="0018291D"/>
    <w:rsid w:val="00190F36"/>
    <w:rsid w:val="00193C2A"/>
    <w:rsid w:val="001A7CD2"/>
    <w:rsid w:val="001B2A95"/>
    <w:rsid w:val="001B761A"/>
    <w:rsid w:val="001C293A"/>
    <w:rsid w:val="001C2EE9"/>
    <w:rsid w:val="001C34A8"/>
    <w:rsid w:val="001C7BD7"/>
    <w:rsid w:val="001C7F23"/>
    <w:rsid w:val="001D091A"/>
    <w:rsid w:val="001D3D12"/>
    <w:rsid w:val="001D7D8A"/>
    <w:rsid w:val="001F2B58"/>
    <w:rsid w:val="001F4B15"/>
    <w:rsid w:val="002016C2"/>
    <w:rsid w:val="002040AE"/>
    <w:rsid w:val="00206167"/>
    <w:rsid w:val="00212DD5"/>
    <w:rsid w:val="00214D8C"/>
    <w:rsid w:val="00216A9B"/>
    <w:rsid w:val="00224806"/>
    <w:rsid w:val="002260CA"/>
    <w:rsid w:val="0022769E"/>
    <w:rsid w:val="0023389B"/>
    <w:rsid w:val="00234908"/>
    <w:rsid w:val="00237EE7"/>
    <w:rsid w:val="00246E56"/>
    <w:rsid w:val="00247B4E"/>
    <w:rsid w:val="0025363E"/>
    <w:rsid w:val="00254F5E"/>
    <w:rsid w:val="00272925"/>
    <w:rsid w:val="0027336A"/>
    <w:rsid w:val="002822F6"/>
    <w:rsid w:val="0028551E"/>
    <w:rsid w:val="002902E7"/>
    <w:rsid w:val="00292054"/>
    <w:rsid w:val="00295361"/>
    <w:rsid w:val="002A3E0C"/>
    <w:rsid w:val="002B496E"/>
    <w:rsid w:val="002B6FB4"/>
    <w:rsid w:val="002C5E60"/>
    <w:rsid w:val="002C76A9"/>
    <w:rsid w:val="002D44BD"/>
    <w:rsid w:val="002D5859"/>
    <w:rsid w:val="002E272F"/>
    <w:rsid w:val="002E6971"/>
    <w:rsid w:val="002F0723"/>
    <w:rsid w:val="002F0AAE"/>
    <w:rsid w:val="002F13B1"/>
    <w:rsid w:val="002F2B6C"/>
    <w:rsid w:val="002F2F1E"/>
    <w:rsid w:val="002F5CE1"/>
    <w:rsid w:val="003025D1"/>
    <w:rsid w:val="00303FBF"/>
    <w:rsid w:val="003046FC"/>
    <w:rsid w:val="0032598E"/>
    <w:rsid w:val="00330440"/>
    <w:rsid w:val="00333F5C"/>
    <w:rsid w:val="003451FF"/>
    <w:rsid w:val="00353E21"/>
    <w:rsid w:val="00360405"/>
    <w:rsid w:val="00365296"/>
    <w:rsid w:val="00375104"/>
    <w:rsid w:val="003915C5"/>
    <w:rsid w:val="0039343C"/>
    <w:rsid w:val="00396DDE"/>
    <w:rsid w:val="003A4621"/>
    <w:rsid w:val="003A48CC"/>
    <w:rsid w:val="003B07BF"/>
    <w:rsid w:val="003D0B46"/>
    <w:rsid w:val="003D1EC7"/>
    <w:rsid w:val="003D79E5"/>
    <w:rsid w:val="003D7D7C"/>
    <w:rsid w:val="003E330D"/>
    <w:rsid w:val="003E3B84"/>
    <w:rsid w:val="003F3625"/>
    <w:rsid w:val="003F3CFE"/>
    <w:rsid w:val="003F41B4"/>
    <w:rsid w:val="00415C21"/>
    <w:rsid w:val="00421149"/>
    <w:rsid w:val="00427603"/>
    <w:rsid w:val="00427FD1"/>
    <w:rsid w:val="00451E15"/>
    <w:rsid w:val="00454F6B"/>
    <w:rsid w:val="00463785"/>
    <w:rsid w:val="00463A2A"/>
    <w:rsid w:val="00465BAD"/>
    <w:rsid w:val="004665A3"/>
    <w:rsid w:val="00472A46"/>
    <w:rsid w:val="004777CA"/>
    <w:rsid w:val="00487A75"/>
    <w:rsid w:val="004A12C4"/>
    <w:rsid w:val="004A15C3"/>
    <w:rsid w:val="004B1251"/>
    <w:rsid w:val="004B13FF"/>
    <w:rsid w:val="004C1F28"/>
    <w:rsid w:val="004E7818"/>
    <w:rsid w:val="004F73B1"/>
    <w:rsid w:val="00501A69"/>
    <w:rsid w:val="00510841"/>
    <w:rsid w:val="00520B76"/>
    <w:rsid w:val="00527C40"/>
    <w:rsid w:val="00531D46"/>
    <w:rsid w:val="00534B50"/>
    <w:rsid w:val="0053669D"/>
    <w:rsid w:val="005419B6"/>
    <w:rsid w:val="00542084"/>
    <w:rsid w:val="00542660"/>
    <w:rsid w:val="0055196B"/>
    <w:rsid w:val="0055392D"/>
    <w:rsid w:val="0056023B"/>
    <w:rsid w:val="00583DFD"/>
    <w:rsid w:val="00596D85"/>
    <w:rsid w:val="005A1879"/>
    <w:rsid w:val="005A3F7A"/>
    <w:rsid w:val="005A4165"/>
    <w:rsid w:val="005B0430"/>
    <w:rsid w:val="005B516F"/>
    <w:rsid w:val="005B5285"/>
    <w:rsid w:val="005B72DB"/>
    <w:rsid w:val="005C55C1"/>
    <w:rsid w:val="005D25DA"/>
    <w:rsid w:val="00605054"/>
    <w:rsid w:val="00607E87"/>
    <w:rsid w:val="006145A4"/>
    <w:rsid w:val="0063026E"/>
    <w:rsid w:val="006361D2"/>
    <w:rsid w:val="006402D8"/>
    <w:rsid w:val="00643D61"/>
    <w:rsid w:val="006450BC"/>
    <w:rsid w:val="0065504A"/>
    <w:rsid w:val="0065513A"/>
    <w:rsid w:val="00664A11"/>
    <w:rsid w:val="00675448"/>
    <w:rsid w:val="0067590E"/>
    <w:rsid w:val="0067637A"/>
    <w:rsid w:val="0068274B"/>
    <w:rsid w:val="00683E00"/>
    <w:rsid w:val="00691F90"/>
    <w:rsid w:val="00697D0C"/>
    <w:rsid w:val="006A408A"/>
    <w:rsid w:val="006A4F08"/>
    <w:rsid w:val="006B369A"/>
    <w:rsid w:val="006C01A7"/>
    <w:rsid w:val="006C068B"/>
    <w:rsid w:val="006C7193"/>
    <w:rsid w:val="006D0774"/>
    <w:rsid w:val="006D3FF3"/>
    <w:rsid w:val="006D4812"/>
    <w:rsid w:val="006E1A3A"/>
    <w:rsid w:val="006E4C68"/>
    <w:rsid w:val="006E5C42"/>
    <w:rsid w:val="006E7120"/>
    <w:rsid w:val="006E77EB"/>
    <w:rsid w:val="006E7D21"/>
    <w:rsid w:val="006F03C7"/>
    <w:rsid w:val="006F0C29"/>
    <w:rsid w:val="006F18E4"/>
    <w:rsid w:val="00702F15"/>
    <w:rsid w:val="00713E05"/>
    <w:rsid w:val="00714268"/>
    <w:rsid w:val="007255EF"/>
    <w:rsid w:val="00726B79"/>
    <w:rsid w:val="007279DA"/>
    <w:rsid w:val="00732337"/>
    <w:rsid w:val="00732A85"/>
    <w:rsid w:val="0073351F"/>
    <w:rsid w:val="00734C9C"/>
    <w:rsid w:val="00736656"/>
    <w:rsid w:val="00737D40"/>
    <w:rsid w:val="007417D9"/>
    <w:rsid w:val="0074464F"/>
    <w:rsid w:val="0075274F"/>
    <w:rsid w:val="007548FA"/>
    <w:rsid w:val="00754C59"/>
    <w:rsid w:val="00760DD7"/>
    <w:rsid w:val="00763252"/>
    <w:rsid w:val="00764053"/>
    <w:rsid w:val="007654F4"/>
    <w:rsid w:val="0076571B"/>
    <w:rsid w:val="00770D8A"/>
    <w:rsid w:val="00775EBC"/>
    <w:rsid w:val="0077764D"/>
    <w:rsid w:val="0078105E"/>
    <w:rsid w:val="007818AA"/>
    <w:rsid w:val="00787457"/>
    <w:rsid w:val="00787558"/>
    <w:rsid w:val="007A29EA"/>
    <w:rsid w:val="007A4E55"/>
    <w:rsid w:val="007B1C5D"/>
    <w:rsid w:val="007B2445"/>
    <w:rsid w:val="007B4931"/>
    <w:rsid w:val="007C1705"/>
    <w:rsid w:val="007C1FF6"/>
    <w:rsid w:val="007D2E84"/>
    <w:rsid w:val="007D3187"/>
    <w:rsid w:val="007F104B"/>
    <w:rsid w:val="007F7EF7"/>
    <w:rsid w:val="008009E5"/>
    <w:rsid w:val="00805E1F"/>
    <w:rsid w:val="00821E5D"/>
    <w:rsid w:val="00827227"/>
    <w:rsid w:val="00831190"/>
    <w:rsid w:val="00832466"/>
    <w:rsid w:val="00832C3A"/>
    <w:rsid w:val="00833BCD"/>
    <w:rsid w:val="008369B7"/>
    <w:rsid w:val="00846DEE"/>
    <w:rsid w:val="00847F42"/>
    <w:rsid w:val="008530CE"/>
    <w:rsid w:val="00854B99"/>
    <w:rsid w:val="008566F5"/>
    <w:rsid w:val="00864E50"/>
    <w:rsid w:val="0089207C"/>
    <w:rsid w:val="00896F36"/>
    <w:rsid w:val="008C4853"/>
    <w:rsid w:val="008C4F14"/>
    <w:rsid w:val="008C7590"/>
    <w:rsid w:val="008C7E2A"/>
    <w:rsid w:val="008D16C0"/>
    <w:rsid w:val="008D7FC3"/>
    <w:rsid w:val="008E2677"/>
    <w:rsid w:val="008E3DD6"/>
    <w:rsid w:val="008F34AE"/>
    <w:rsid w:val="008F3655"/>
    <w:rsid w:val="008F6C15"/>
    <w:rsid w:val="00920F40"/>
    <w:rsid w:val="0094154D"/>
    <w:rsid w:val="0094377F"/>
    <w:rsid w:val="00945AEE"/>
    <w:rsid w:val="00960D2C"/>
    <w:rsid w:val="00962B94"/>
    <w:rsid w:val="0096363D"/>
    <w:rsid w:val="009649DE"/>
    <w:rsid w:val="00966E3E"/>
    <w:rsid w:val="009732A5"/>
    <w:rsid w:val="00974773"/>
    <w:rsid w:val="0097754E"/>
    <w:rsid w:val="009A7C1B"/>
    <w:rsid w:val="009B24A1"/>
    <w:rsid w:val="009B4B20"/>
    <w:rsid w:val="009B4CAA"/>
    <w:rsid w:val="009B7A2C"/>
    <w:rsid w:val="009C11BB"/>
    <w:rsid w:val="009C4CB8"/>
    <w:rsid w:val="009C6A30"/>
    <w:rsid w:val="009D131F"/>
    <w:rsid w:val="009E0DA7"/>
    <w:rsid w:val="009E359A"/>
    <w:rsid w:val="009F09F7"/>
    <w:rsid w:val="009F2AAB"/>
    <w:rsid w:val="009F5CCA"/>
    <w:rsid w:val="009F6468"/>
    <w:rsid w:val="00A00BE4"/>
    <w:rsid w:val="00A02A71"/>
    <w:rsid w:val="00A14A70"/>
    <w:rsid w:val="00A15FA6"/>
    <w:rsid w:val="00A1693E"/>
    <w:rsid w:val="00A219FB"/>
    <w:rsid w:val="00A223FE"/>
    <w:rsid w:val="00A23FD3"/>
    <w:rsid w:val="00A31F3A"/>
    <w:rsid w:val="00A33620"/>
    <w:rsid w:val="00A3403E"/>
    <w:rsid w:val="00A41C39"/>
    <w:rsid w:val="00A43786"/>
    <w:rsid w:val="00A46088"/>
    <w:rsid w:val="00A516D9"/>
    <w:rsid w:val="00A545EE"/>
    <w:rsid w:val="00A56C1C"/>
    <w:rsid w:val="00A60116"/>
    <w:rsid w:val="00A64B80"/>
    <w:rsid w:val="00A71B41"/>
    <w:rsid w:val="00A8286C"/>
    <w:rsid w:val="00A832A9"/>
    <w:rsid w:val="00A85D09"/>
    <w:rsid w:val="00A9399D"/>
    <w:rsid w:val="00A9632C"/>
    <w:rsid w:val="00AA14F1"/>
    <w:rsid w:val="00AA4ABD"/>
    <w:rsid w:val="00AC2470"/>
    <w:rsid w:val="00AD1EFC"/>
    <w:rsid w:val="00AD2529"/>
    <w:rsid w:val="00AD29DF"/>
    <w:rsid w:val="00AD3769"/>
    <w:rsid w:val="00AD7F88"/>
    <w:rsid w:val="00AE285F"/>
    <w:rsid w:val="00AF2C2C"/>
    <w:rsid w:val="00AF46DB"/>
    <w:rsid w:val="00AF5F7D"/>
    <w:rsid w:val="00AF615E"/>
    <w:rsid w:val="00B01CBF"/>
    <w:rsid w:val="00B0459D"/>
    <w:rsid w:val="00B07167"/>
    <w:rsid w:val="00B179A4"/>
    <w:rsid w:val="00B21A72"/>
    <w:rsid w:val="00B33875"/>
    <w:rsid w:val="00B365A1"/>
    <w:rsid w:val="00B42971"/>
    <w:rsid w:val="00B472B4"/>
    <w:rsid w:val="00B52900"/>
    <w:rsid w:val="00B54579"/>
    <w:rsid w:val="00B55EC8"/>
    <w:rsid w:val="00B601E6"/>
    <w:rsid w:val="00B611AF"/>
    <w:rsid w:val="00B6182B"/>
    <w:rsid w:val="00B636DD"/>
    <w:rsid w:val="00B709A1"/>
    <w:rsid w:val="00B71703"/>
    <w:rsid w:val="00B76E8B"/>
    <w:rsid w:val="00B82A89"/>
    <w:rsid w:val="00B860C5"/>
    <w:rsid w:val="00B86B81"/>
    <w:rsid w:val="00B918F8"/>
    <w:rsid w:val="00B94C19"/>
    <w:rsid w:val="00B95BED"/>
    <w:rsid w:val="00BA4606"/>
    <w:rsid w:val="00BC1E0C"/>
    <w:rsid w:val="00BC781C"/>
    <w:rsid w:val="00BF396B"/>
    <w:rsid w:val="00BF5059"/>
    <w:rsid w:val="00BF52FA"/>
    <w:rsid w:val="00BF77AF"/>
    <w:rsid w:val="00C0073B"/>
    <w:rsid w:val="00C10D33"/>
    <w:rsid w:val="00C12946"/>
    <w:rsid w:val="00C13451"/>
    <w:rsid w:val="00C1581A"/>
    <w:rsid w:val="00C25F37"/>
    <w:rsid w:val="00C30BAF"/>
    <w:rsid w:val="00C321D0"/>
    <w:rsid w:val="00C34F33"/>
    <w:rsid w:val="00C365F4"/>
    <w:rsid w:val="00C443AA"/>
    <w:rsid w:val="00C5249A"/>
    <w:rsid w:val="00C56C84"/>
    <w:rsid w:val="00C61651"/>
    <w:rsid w:val="00C63356"/>
    <w:rsid w:val="00C63D99"/>
    <w:rsid w:val="00C72AD7"/>
    <w:rsid w:val="00C772DE"/>
    <w:rsid w:val="00C80D48"/>
    <w:rsid w:val="00C8188A"/>
    <w:rsid w:val="00C82F91"/>
    <w:rsid w:val="00C830D0"/>
    <w:rsid w:val="00C8354E"/>
    <w:rsid w:val="00C86D59"/>
    <w:rsid w:val="00C93B7C"/>
    <w:rsid w:val="00C9455C"/>
    <w:rsid w:val="00CB0425"/>
    <w:rsid w:val="00CB0A15"/>
    <w:rsid w:val="00CB3672"/>
    <w:rsid w:val="00CB5840"/>
    <w:rsid w:val="00CB5B63"/>
    <w:rsid w:val="00CC0986"/>
    <w:rsid w:val="00CC7AD2"/>
    <w:rsid w:val="00CD28DE"/>
    <w:rsid w:val="00CD3534"/>
    <w:rsid w:val="00CD35D6"/>
    <w:rsid w:val="00CE3A13"/>
    <w:rsid w:val="00CE54C4"/>
    <w:rsid w:val="00CF26A1"/>
    <w:rsid w:val="00CF5FC5"/>
    <w:rsid w:val="00CF6FF5"/>
    <w:rsid w:val="00D02AC6"/>
    <w:rsid w:val="00D0483D"/>
    <w:rsid w:val="00D11A3C"/>
    <w:rsid w:val="00D123FF"/>
    <w:rsid w:val="00D25ABA"/>
    <w:rsid w:val="00D273BD"/>
    <w:rsid w:val="00D33F1F"/>
    <w:rsid w:val="00D575B4"/>
    <w:rsid w:val="00D57802"/>
    <w:rsid w:val="00D63666"/>
    <w:rsid w:val="00D70588"/>
    <w:rsid w:val="00D7083B"/>
    <w:rsid w:val="00D76039"/>
    <w:rsid w:val="00D7669B"/>
    <w:rsid w:val="00D770FA"/>
    <w:rsid w:val="00D83AC4"/>
    <w:rsid w:val="00DA6FF1"/>
    <w:rsid w:val="00DB0D02"/>
    <w:rsid w:val="00DB21B8"/>
    <w:rsid w:val="00DD4AC0"/>
    <w:rsid w:val="00DD71F8"/>
    <w:rsid w:val="00DE6DFD"/>
    <w:rsid w:val="00DE6E51"/>
    <w:rsid w:val="00DF0A21"/>
    <w:rsid w:val="00E0789D"/>
    <w:rsid w:val="00E12AD5"/>
    <w:rsid w:val="00E310CA"/>
    <w:rsid w:val="00E3271D"/>
    <w:rsid w:val="00E3716E"/>
    <w:rsid w:val="00E44C61"/>
    <w:rsid w:val="00E469EC"/>
    <w:rsid w:val="00E5070A"/>
    <w:rsid w:val="00E629F4"/>
    <w:rsid w:val="00E70744"/>
    <w:rsid w:val="00E73AD2"/>
    <w:rsid w:val="00E73D7B"/>
    <w:rsid w:val="00E8259C"/>
    <w:rsid w:val="00E90A76"/>
    <w:rsid w:val="00E917C0"/>
    <w:rsid w:val="00E9481C"/>
    <w:rsid w:val="00EA5A65"/>
    <w:rsid w:val="00EA5EEA"/>
    <w:rsid w:val="00EB0D37"/>
    <w:rsid w:val="00EC577B"/>
    <w:rsid w:val="00EC6177"/>
    <w:rsid w:val="00ED5CAB"/>
    <w:rsid w:val="00EE236B"/>
    <w:rsid w:val="00EE26A8"/>
    <w:rsid w:val="00EE6664"/>
    <w:rsid w:val="00EF440B"/>
    <w:rsid w:val="00EF71CA"/>
    <w:rsid w:val="00EF7A9A"/>
    <w:rsid w:val="00F0747F"/>
    <w:rsid w:val="00F15383"/>
    <w:rsid w:val="00F17244"/>
    <w:rsid w:val="00F17E78"/>
    <w:rsid w:val="00F218C3"/>
    <w:rsid w:val="00F26801"/>
    <w:rsid w:val="00F270DE"/>
    <w:rsid w:val="00F3428B"/>
    <w:rsid w:val="00F35833"/>
    <w:rsid w:val="00F35DE7"/>
    <w:rsid w:val="00F3636A"/>
    <w:rsid w:val="00F43497"/>
    <w:rsid w:val="00F46F6C"/>
    <w:rsid w:val="00F537A0"/>
    <w:rsid w:val="00F60EB8"/>
    <w:rsid w:val="00F6265B"/>
    <w:rsid w:val="00F63F3B"/>
    <w:rsid w:val="00F64005"/>
    <w:rsid w:val="00F703B9"/>
    <w:rsid w:val="00F7040A"/>
    <w:rsid w:val="00F75D6B"/>
    <w:rsid w:val="00F76FB4"/>
    <w:rsid w:val="00F8018A"/>
    <w:rsid w:val="00F84A48"/>
    <w:rsid w:val="00F92B1F"/>
    <w:rsid w:val="00FA196F"/>
    <w:rsid w:val="00FA5C38"/>
    <w:rsid w:val="00FB1BDD"/>
    <w:rsid w:val="00FC4982"/>
    <w:rsid w:val="00FC5BD7"/>
    <w:rsid w:val="00FD5C07"/>
    <w:rsid w:val="00FD63F2"/>
    <w:rsid w:val="00FD74A1"/>
    <w:rsid w:val="00FE19F0"/>
    <w:rsid w:val="00FF2D7E"/>
    <w:rsid w:val="00FF50D6"/>
    <w:rsid w:val="00FF6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0EB3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E0DA7"/>
    <w:rPr>
      <w:strike w:val="0"/>
      <w:dstrike w:val="0"/>
      <w:color w:val="000000"/>
      <w:u w:val="none"/>
      <w:effect w:val="none"/>
    </w:rPr>
  </w:style>
  <w:style w:type="paragraph" w:styleId="a4">
    <w:name w:val="Normal (Web)"/>
    <w:aliases w:val="Normal (Web) Char"/>
    <w:basedOn w:val="a"/>
    <w:link w:val="a5"/>
    <w:unhideWhenUsed/>
    <w:rsid w:val="009E0DA7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table" w:styleId="a6">
    <w:name w:val="Table Grid"/>
    <w:basedOn w:val="a1"/>
    <w:uiPriority w:val="59"/>
    <w:rsid w:val="00966E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B95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B95BED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semiHidden/>
    <w:unhideWhenUsed/>
    <w:rsid w:val="00B95BE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B95BED"/>
    <w:pPr>
      <w:spacing w:line="240" w:lineRule="auto"/>
    </w:pPr>
    <w:rPr>
      <w:sz w:val="20"/>
      <w:szCs w:val="20"/>
    </w:rPr>
  </w:style>
  <w:style w:type="character" w:customStyle="1" w:styleId="ab">
    <w:name w:val="Текст на коментар Знак"/>
    <w:basedOn w:val="a0"/>
    <w:link w:val="aa"/>
    <w:uiPriority w:val="99"/>
    <w:semiHidden/>
    <w:rsid w:val="00B95BE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B95BED"/>
    <w:rPr>
      <w:b/>
      <w:bCs/>
    </w:rPr>
  </w:style>
  <w:style w:type="character" w:customStyle="1" w:styleId="ad">
    <w:name w:val="Предмет на коментар Знак"/>
    <w:basedOn w:val="ab"/>
    <w:link w:val="ac"/>
    <w:uiPriority w:val="99"/>
    <w:semiHidden/>
    <w:rsid w:val="00B95BED"/>
    <w:rPr>
      <w:b/>
      <w:bCs/>
      <w:sz w:val="20"/>
      <w:szCs w:val="20"/>
    </w:rPr>
  </w:style>
  <w:style w:type="paragraph" w:styleId="ae">
    <w:name w:val="List Paragraph"/>
    <w:basedOn w:val="a"/>
    <w:uiPriority w:val="34"/>
    <w:qFormat/>
    <w:rsid w:val="00B95BED"/>
    <w:pPr>
      <w:ind w:left="720"/>
      <w:contextualSpacing/>
    </w:pPr>
  </w:style>
  <w:style w:type="paragraph" w:styleId="af">
    <w:name w:val="footnote text"/>
    <w:aliases w:val="stile 1,Footnote,Footnote1,Footnote2,Footnote3,Footnote4,Footnote5,Footnote6,Footnote7,Footnote8,Footnote9,Footnote10,Footnote11,Footnote21,Footnote31,Footnote41,Footnote51,Footnote61,Footnote71,Footnote81,Footnote91,Podrozdział"/>
    <w:basedOn w:val="a"/>
    <w:link w:val="af0"/>
    <w:semiHidden/>
    <w:rsid w:val="0056023B"/>
    <w:pPr>
      <w:spacing w:after="0" w:line="240" w:lineRule="auto"/>
      <w:ind w:left="720" w:hanging="720"/>
    </w:pPr>
    <w:rPr>
      <w:rFonts w:ascii="Times New Roman" w:eastAsia="Times New Roman" w:hAnsi="Times New Roman" w:cs="Times New Roman"/>
      <w:sz w:val="20"/>
      <w:szCs w:val="20"/>
      <w:lang w:val="fr-FR"/>
    </w:rPr>
  </w:style>
  <w:style w:type="character" w:customStyle="1" w:styleId="af0">
    <w:name w:val="Текст под линия Знак"/>
    <w:aliases w:val="stile 1 Знак,Footnote Знак,Footnote1 Знак,Footnote2 Знак,Footnote3 Знак,Footnote4 Знак,Footnote5 Знак,Footnote6 Знак,Footnote7 Знак,Footnote8 Знак,Footnote9 Знак,Footnote10 Знак,Footnote11 Знак,Footnote21 Знак,Footnote31 Знак"/>
    <w:basedOn w:val="a0"/>
    <w:link w:val="af"/>
    <w:semiHidden/>
    <w:rsid w:val="0056023B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af1">
    <w:name w:val="footnote reference"/>
    <w:aliases w:val="Footnote symbol"/>
    <w:semiHidden/>
    <w:rsid w:val="0056023B"/>
    <w:rPr>
      <w:vertAlign w:val="superscript"/>
    </w:rPr>
  </w:style>
  <w:style w:type="paragraph" w:styleId="af2">
    <w:name w:val="header"/>
    <w:basedOn w:val="a"/>
    <w:link w:val="af3"/>
    <w:unhideWhenUsed/>
    <w:rsid w:val="00B618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3">
    <w:name w:val="Горен колонтитул Знак"/>
    <w:basedOn w:val="a0"/>
    <w:link w:val="af2"/>
    <w:uiPriority w:val="99"/>
    <w:rsid w:val="00B6182B"/>
  </w:style>
  <w:style w:type="paragraph" w:styleId="af4">
    <w:name w:val="footer"/>
    <w:basedOn w:val="a"/>
    <w:link w:val="af5"/>
    <w:uiPriority w:val="99"/>
    <w:unhideWhenUsed/>
    <w:rsid w:val="00B618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5">
    <w:name w:val="Долен колонтитул Знак"/>
    <w:basedOn w:val="a0"/>
    <w:link w:val="af4"/>
    <w:uiPriority w:val="99"/>
    <w:rsid w:val="00B6182B"/>
  </w:style>
  <w:style w:type="character" w:customStyle="1" w:styleId="a5">
    <w:name w:val="Нормален (уеб) Знак"/>
    <w:aliases w:val="Normal (Web) Char Знак"/>
    <w:link w:val="a4"/>
    <w:rsid w:val="003025D1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af6">
    <w:name w:val="Subtitle"/>
    <w:basedOn w:val="a"/>
    <w:next w:val="a"/>
    <w:link w:val="af7"/>
    <w:uiPriority w:val="11"/>
    <w:qFormat/>
    <w:rsid w:val="00122245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af7">
    <w:name w:val="Подзаглавие Знак"/>
    <w:basedOn w:val="a0"/>
    <w:link w:val="af6"/>
    <w:uiPriority w:val="11"/>
    <w:rsid w:val="00122245"/>
    <w:rPr>
      <w:rFonts w:eastAsiaTheme="minorEastAsia"/>
      <w:color w:val="5A5A5A" w:themeColor="text1" w:themeTint="A5"/>
      <w:spacing w:val="1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E0DA7"/>
    <w:rPr>
      <w:strike w:val="0"/>
      <w:dstrike w:val="0"/>
      <w:color w:val="000000"/>
      <w:u w:val="none"/>
      <w:effect w:val="none"/>
    </w:rPr>
  </w:style>
  <w:style w:type="paragraph" w:styleId="a4">
    <w:name w:val="Normal (Web)"/>
    <w:aliases w:val="Normal (Web) Char"/>
    <w:basedOn w:val="a"/>
    <w:link w:val="a5"/>
    <w:unhideWhenUsed/>
    <w:rsid w:val="009E0DA7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table" w:styleId="a6">
    <w:name w:val="Table Grid"/>
    <w:basedOn w:val="a1"/>
    <w:uiPriority w:val="59"/>
    <w:rsid w:val="00966E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B95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B95BED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semiHidden/>
    <w:unhideWhenUsed/>
    <w:rsid w:val="00B95BE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B95BED"/>
    <w:pPr>
      <w:spacing w:line="240" w:lineRule="auto"/>
    </w:pPr>
    <w:rPr>
      <w:sz w:val="20"/>
      <w:szCs w:val="20"/>
    </w:rPr>
  </w:style>
  <w:style w:type="character" w:customStyle="1" w:styleId="ab">
    <w:name w:val="Текст на коментар Знак"/>
    <w:basedOn w:val="a0"/>
    <w:link w:val="aa"/>
    <w:uiPriority w:val="99"/>
    <w:semiHidden/>
    <w:rsid w:val="00B95BE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B95BED"/>
    <w:rPr>
      <w:b/>
      <w:bCs/>
    </w:rPr>
  </w:style>
  <w:style w:type="character" w:customStyle="1" w:styleId="ad">
    <w:name w:val="Предмет на коментар Знак"/>
    <w:basedOn w:val="ab"/>
    <w:link w:val="ac"/>
    <w:uiPriority w:val="99"/>
    <w:semiHidden/>
    <w:rsid w:val="00B95BED"/>
    <w:rPr>
      <w:b/>
      <w:bCs/>
      <w:sz w:val="20"/>
      <w:szCs w:val="20"/>
    </w:rPr>
  </w:style>
  <w:style w:type="paragraph" w:styleId="ae">
    <w:name w:val="List Paragraph"/>
    <w:basedOn w:val="a"/>
    <w:uiPriority w:val="34"/>
    <w:qFormat/>
    <w:rsid w:val="00B95BED"/>
    <w:pPr>
      <w:ind w:left="720"/>
      <w:contextualSpacing/>
    </w:pPr>
  </w:style>
  <w:style w:type="paragraph" w:styleId="af">
    <w:name w:val="footnote text"/>
    <w:aliases w:val="stile 1,Footnote,Footnote1,Footnote2,Footnote3,Footnote4,Footnote5,Footnote6,Footnote7,Footnote8,Footnote9,Footnote10,Footnote11,Footnote21,Footnote31,Footnote41,Footnote51,Footnote61,Footnote71,Footnote81,Footnote91,Podrozdział"/>
    <w:basedOn w:val="a"/>
    <w:link w:val="af0"/>
    <w:semiHidden/>
    <w:rsid w:val="0056023B"/>
    <w:pPr>
      <w:spacing w:after="0" w:line="240" w:lineRule="auto"/>
      <w:ind w:left="720" w:hanging="720"/>
    </w:pPr>
    <w:rPr>
      <w:rFonts w:ascii="Times New Roman" w:eastAsia="Times New Roman" w:hAnsi="Times New Roman" w:cs="Times New Roman"/>
      <w:sz w:val="20"/>
      <w:szCs w:val="20"/>
      <w:lang w:val="fr-FR"/>
    </w:rPr>
  </w:style>
  <w:style w:type="character" w:customStyle="1" w:styleId="af0">
    <w:name w:val="Текст под линия Знак"/>
    <w:aliases w:val="stile 1 Знак,Footnote Знак,Footnote1 Знак,Footnote2 Знак,Footnote3 Знак,Footnote4 Знак,Footnote5 Знак,Footnote6 Знак,Footnote7 Знак,Footnote8 Знак,Footnote9 Знак,Footnote10 Знак,Footnote11 Знак,Footnote21 Знак,Footnote31 Знак"/>
    <w:basedOn w:val="a0"/>
    <w:link w:val="af"/>
    <w:semiHidden/>
    <w:rsid w:val="0056023B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af1">
    <w:name w:val="footnote reference"/>
    <w:aliases w:val="Footnote symbol"/>
    <w:semiHidden/>
    <w:rsid w:val="0056023B"/>
    <w:rPr>
      <w:vertAlign w:val="superscript"/>
    </w:rPr>
  </w:style>
  <w:style w:type="paragraph" w:styleId="af2">
    <w:name w:val="header"/>
    <w:basedOn w:val="a"/>
    <w:link w:val="af3"/>
    <w:unhideWhenUsed/>
    <w:rsid w:val="00B618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3">
    <w:name w:val="Горен колонтитул Знак"/>
    <w:basedOn w:val="a0"/>
    <w:link w:val="af2"/>
    <w:uiPriority w:val="99"/>
    <w:rsid w:val="00B6182B"/>
  </w:style>
  <w:style w:type="paragraph" w:styleId="af4">
    <w:name w:val="footer"/>
    <w:basedOn w:val="a"/>
    <w:link w:val="af5"/>
    <w:uiPriority w:val="99"/>
    <w:unhideWhenUsed/>
    <w:rsid w:val="00B618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5">
    <w:name w:val="Долен колонтитул Знак"/>
    <w:basedOn w:val="a0"/>
    <w:link w:val="af4"/>
    <w:uiPriority w:val="99"/>
    <w:rsid w:val="00B6182B"/>
  </w:style>
  <w:style w:type="character" w:customStyle="1" w:styleId="a5">
    <w:name w:val="Нормален (уеб) Знак"/>
    <w:aliases w:val="Normal (Web) Char Знак"/>
    <w:link w:val="a4"/>
    <w:rsid w:val="003025D1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af6">
    <w:name w:val="Subtitle"/>
    <w:basedOn w:val="a"/>
    <w:next w:val="a"/>
    <w:link w:val="af7"/>
    <w:uiPriority w:val="11"/>
    <w:qFormat/>
    <w:rsid w:val="00122245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af7">
    <w:name w:val="Подзаглавие Знак"/>
    <w:basedOn w:val="a0"/>
    <w:link w:val="af6"/>
    <w:uiPriority w:val="11"/>
    <w:rsid w:val="00122245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84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44708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7584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72616A-A992-460C-B83A-DDB8BB717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2062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CM</Company>
  <LinksUpToDate>false</LinksUpToDate>
  <CharactersWithSpaces>2419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 Езекиев</dc:creator>
  <cp:lastModifiedBy>User</cp:lastModifiedBy>
  <cp:revision>3</cp:revision>
  <cp:lastPrinted>2017-02-08T07:52:00Z</cp:lastPrinted>
  <dcterms:created xsi:type="dcterms:W3CDTF">2018-06-19T11:47:00Z</dcterms:created>
  <dcterms:modified xsi:type="dcterms:W3CDTF">2018-06-27T09:07:00Z</dcterms:modified>
</cp:coreProperties>
</file>